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68" w:rsidRPr="00213768" w:rsidRDefault="00213768" w:rsidP="00213768">
      <w:pPr>
        <w:jc w:val="center"/>
        <w:rPr>
          <w:b/>
        </w:rPr>
      </w:pPr>
      <w:proofErr w:type="spellStart"/>
      <w:r w:rsidRPr="00213768">
        <w:rPr>
          <w:b/>
        </w:rPr>
        <w:t>Fiș</w:t>
      </w:r>
      <w:r>
        <w:rPr>
          <w:b/>
        </w:rPr>
        <w:t>a</w:t>
      </w:r>
      <w:proofErr w:type="spellEnd"/>
      <w:r w:rsidRPr="00213768">
        <w:rPr>
          <w:b/>
        </w:rPr>
        <w:t xml:space="preserve"> de </w:t>
      </w:r>
      <w:proofErr w:type="spellStart"/>
      <w:r w:rsidRPr="00213768">
        <w:rPr>
          <w:b/>
        </w:rPr>
        <w:t>lucru</w:t>
      </w:r>
      <w:proofErr w:type="spellEnd"/>
      <w:r w:rsidR="001A319C">
        <w:rPr>
          <w:b/>
        </w:rPr>
        <w:t xml:space="preserve"> </w:t>
      </w:r>
    </w:p>
    <w:p w:rsidR="00FE05C9" w:rsidRDefault="00213768" w:rsidP="00213768">
      <w:pPr>
        <w:jc w:val="center"/>
        <w:rPr>
          <w:i/>
        </w:rPr>
      </w:pPr>
      <w:r w:rsidRPr="00213768">
        <w:rPr>
          <w:i/>
        </w:rPr>
        <w:t xml:space="preserve">– </w:t>
      </w:r>
      <w:proofErr w:type="spellStart"/>
      <w:proofErr w:type="gramStart"/>
      <w:r w:rsidRPr="00213768">
        <w:rPr>
          <w:i/>
        </w:rPr>
        <w:t>grafuri</w:t>
      </w:r>
      <w:proofErr w:type="spellEnd"/>
      <w:proofErr w:type="gramEnd"/>
      <w:r w:rsidRPr="00213768">
        <w:rPr>
          <w:i/>
        </w:rPr>
        <w:t xml:space="preserve"> </w:t>
      </w:r>
      <w:proofErr w:type="spellStart"/>
      <w:r w:rsidRPr="00213768">
        <w:rPr>
          <w:i/>
        </w:rPr>
        <w:t>neorientate</w:t>
      </w:r>
      <w:proofErr w:type="spellEnd"/>
      <w:r w:rsidRPr="00213768">
        <w:rPr>
          <w:i/>
        </w:rPr>
        <w:t xml:space="preserve"> –</w:t>
      </w:r>
    </w:p>
    <w:p w:rsidR="00F3053A" w:rsidRDefault="00F3053A" w:rsidP="00213768">
      <w:pPr>
        <w:jc w:val="center"/>
        <w:rPr>
          <w:i/>
        </w:rPr>
      </w:pPr>
    </w:p>
    <w:p w:rsidR="00C66589" w:rsidRDefault="00C66589" w:rsidP="00C66589">
      <w:pPr>
        <w:rPr>
          <w:b/>
          <w:i/>
          <w:sz w:val="28"/>
        </w:rPr>
      </w:pPr>
      <w:proofErr w:type="spellStart"/>
      <w:r w:rsidRPr="00C66589">
        <w:rPr>
          <w:i/>
          <w:sz w:val="28"/>
        </w:rPr>
        <w:t>Rezolvati</w:t>
      </w:r>
      <w:proofErr w:type="spellEnd"/>
      <w:r w:rsidRPr="00C66589">
        <w:rPr>
          <w:i/>
          <w:sz w:val="28"/>
        </w:rPr>
        <w:t xml:space="preserve"> de </w:t>
      </w:r>
      <w:proofErr w:type="spellStart"/>
      <w:r w:rsidRPr="00C66589">
        <w:rPr>
          <w:i/>
          <w:sz w:val="28"/>
        </w:rPr>
        <w:t>pe</w:t>
      </w:r>
      <w:proofErr w:type="spellEnd"/>
      <w:r w:rsidRPr="00C66589">
        <w:rPr>
          <w:i/>
          <w:sz w:val="28"/>
        </w:rPr>
        <w:t xml:space="preserve"> pbinfo.ro </w:t>
      </w:r>
      <w:proofErr w:type="spellStart"/>
      <w:r w:rsidRPr="00C66589">
        <w:rPr>
          <w:i/>
          <w:sz w:val="28"/>
        </w:rPr>
        <w:t>următoarele</w:t>
      </w:r>
      <w:proofErr w:type="spellEnd"/>
      <w:r w:rsidRPr="00C66589">
        <w:rPr>
          <w:i/>
          <w:sz w:val="28"/>
        </w:rPr>
        <w:t xml:space="preserve"> </w:t>
      </w:r>
      <w:proofErr w:type="spellStart"/>
      <w:r w:rsidRPr="00C66589">
        <w:rPr>
          <w:i/>
          <w:sz w:val="28"/>
        </w:rPr>
        <w:t>probleme</w:t>
      </w:r>
      <w:proofErr w:type="spellEnd"/>
      <w:r w:rsidRPr="00C66589">
        <w:rPr>
          <w:i/>
          <w:sz w:val="28"/>
        </w:rPr>
        <w:t xml:space="preserve">: </w:t>
      </w:r>
      <w:proofErr w:type="spellStart"/>
      <w:r w:rsidRPr="00C66589">
        <w:rPr>
          <w:b/>
          <w:i/>
          <w:sz w:val="28"/>
        </w:rPr>
        <w:t>adiacenta</w:t>
      </w:r>
      <w:proofErr w:type="spellEnd"/>
      <w:proofErr w:type="gramStart"/>
      <w:r w:rsidRPr="00C66589">
        <w:rPr>
          <w:b/>
          <w:i/>
          <w:sz w:val="28"/>
        </w:rPr>
        <w:t>,  adiacenta1</w:t>
      </w:r>
      <w:proofErr w:type="gramEnd"/>
      <w:r w:rsidRPr="00C66589">
        <w:rPr>
          <w:b/>
          <w:i/>
          <w:sz w:val="28"/>
        </w:rPr>
        <w:t xml:space="preserve">, grade, isolate, </w:t>
      </w:r>
      <w:proofErr w:type="spellStart"/>
      <w:r w:rsidRPr="00C66589">
        <w:rPr>
          <w:b/>
          <w:i/>
          <w:sz w:val="28"/>
        </w:rPr>
        <w:t>gradmax</w:t>
      </w:r>
      <w:proofErr w:type="spellEnd"/>
    </w:p>
    <w:p w:rsidR="00C66589" w:rsidRDefault="00C66589" w:rsidP="00C66589">
      <w:pPr>
        <w:rPr>
          <w:b/>
          <w:i/>
          <w:sz w:val="28"/>
        </w:rPr>
      </w:pPr>
    </w:p>
    <w:p w:rsidR="00C66589" w:rsidRPr="00C66589" w:rsidRDefault="00C66589" w:rsidP="00C66589">
      <w:pPr>
        <w:rPr>
          <w:i/>
          <w:sz w:val="28"/>
          <w:lang w:val="ro-RO"/>
        </w:rPr>
      </w:pPr>
      <w:r>
        <w:rPr>
          <w:b/>
          <w:i/>
          <w:sz w:val="28"/>
        </w:rPr>
        <w:t xml:space="preserve">Obs. </w:t>
      </w:r>
      <w:proofErr w:type="spellStart"/>
      <w:r>
        <w:rPr>
          <w:b/>
          <w:i/>
          <w:sz w:val="28"/>
        </w:rPr>
        <w:t>În</w:t>
      </w:r>
      <w:proofErr w:type="spellEnd"/>
      <w:r>
        <w:rPr>
          <w:b/>
          <w:i/>
          <w:sz w:val="28"/>
        </w:rPr>
        <w:t xml:space="preserve"> </w:t>
      </w:r>
      <w:proofErr w:type="spellStart"/>
      <w:r>
        <w:rPr>
          <w:b/>
          <w:i/>
          <w:sz w:val="28"/>
        </w:rPr>
        <w:t>cazul</w:t>
      </w:r>
      <w:proofErr w:type="spellEnd"/>
      <w:r>
        <w:rPr>
          <w:b/>
          <w:i/>
          <w:sz w:val="28"/>
        </w:rPr>
        <w:t xml:space="preserve"> </w:t>
      </w:r>
      <w:proofErr w:type="spellStart"/>
      <w:r>
        <w:rPr>
          <w:b/>
          <w:i/>
          <w:sz w:val="28"/>
        </w:rPr>
        <w:t>în</w:t>
      </w:r>
      <w:proofErr w:type="spellEnd"/>
      <w:r>
        <w:rPr>
          <w:b/>
          <w:i/>
          <w:sz w:val="28"/>
        </w:rPr>
        <w:t xml:space="preserve"> care nu e functional site-</w:t>
      </w:r>
      <w:proofErr w:type="spellStart"/>
      <w:r>
        <w:rPr>
          <w:b/>
          <w:i/>
          <w:sz w:val="28"/>
        </w:rPr>
        <w:t>ul</w:t>
      </w:r>
      <w:proofErr w:type="spellEnd"/>
      <w:r>
        <w:rPr>
          <w:b/>
          <w:i/>
          <w:sz w:val="28"/>
        </w:rPr>
        <w:t xml:space="preserve">, </w:t>
      </w:r>
      <w:proofErr w:type="spellStart"/>
      <w:r>
        <w:rPr>
          <w:b/>
          <w:i/>
          <w:sz w:val="28"/>
        </w:rPr>
        <w:t>aveți</w:t>
      </w:r>
      <w:proofErr w:type="spellEnd"/>
      <w:r>
        <w:rPr>
          <w:b/>
          <w:i/>
          <w:sz w:val="28"/>
        </w:rPr>
        <w:t xml:space="preserve"> </w:t>
      </w:r>
      <w:proofErr w:type="spellStart"/>
      <w:r>
        <w:rPr>
          <w:b/>
          <w:i/>
          <w:sz w:val="28"/>
        </w:rPr>
        <w:t>mai</w:t>
      </w:r>
      <w:proofErr w:type="spellEnd"/>
      <w:r>
        <w:rPr>
          <w:b/>
          <w:i/>
          <w:sz w:val="28"/>
        </w:rPr>
        <w:t xml:space="preserve"> </w:t>
      </w:r>
      <w:proofErr w:type="spellStart"/>
      <w:proofErr w:type="gramStart"/>
      <w:r>
        <w:rPr>
          <w:b/>
          <w:i/>
          <w:sz w:val="28"/>
        </w:rPr>
        <w:t>jos</w:t>
      </w:r>
      <w:proofErr w:type="spellEnd"/>
      <w:proofErr w:type="gramEnd"/>
      <w:r>
        <w:rPr>
          <w:b/>
          <w:i/>
          <w:sz w:val="28"/>
        </w:rPr>
        <w:t xml:space="preserve"> </w:t>
      </w:r>
      <w:proofErr w:type="spellStart"/>
      <w:r>
        <w:rPr>
          <w:b/>
          <w:i/>
          <w:sz w:val="28"/>
        </w:rPr>
        <w:t>enunțul</w:t>
      </w:r>
      <w:proofErr w:type="spellEnd"/>
      <w:r>
        <w:rPr>
          <w:b/>
          <w:i/>
          <w:sz w:val="28"/>
        </w:rPr>
        <w:t xml:space="preserve"> problemelor.</w:t>
      </w:r>
      <w:bookmarkStart w:id="0" w:name="_GoBack"/>
      <w:bookmarkEnd w:id="0"/>
    </w:p>
    <w:p w:rsidR="00C66589" w:rsidRDefault="00C66589" w:rsidP="00C66589">
      <w:pPr>
        <w:ind w:left="360"/>
      </w:pPr>
    </w:p>
    <w:p w:rsidR="004A53CA" w:rsidRDefault="004A53CA" w:rsidP="00C66589">
      <w:pPr>
        <w:ind w:left="360"/>
      </w:pPr>
      <w:proofErr w:type="spellStart"/>
      <w:proofErr w:type="gramStart"/>
      <w:r>
        <w:t>Problema</w:t>
      </w:r>
      <w:proofErr w:type="spellEnd"/>
      <w:r>
        <w:t xml:space="preserve"> </w:t>
      </w:r>
      <w:proofErr w:type="spellStart"/>
      <w:r w:rsidRPr="00C66589">
        <w:rPr>
          <w:b/>
        </w:rPr>
        <w:t>Adicenta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pbinfo.ro.</w:t>
      </w:r>
      <w:proofErr w:type="gramEnd"/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Cerinţa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Se dă lista muchiilor unui graf neorientat. Să se afișeze matricea de adiacență a grafului.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Date de intrare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Fişierul de intrare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adiacenta.in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conţine pe prima linie numerele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și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m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 reprezentând numărul de vârfuri ale grafului și numărul de muchii date în continuare. Fiecare dintre următoarele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m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linii conține câte o pereche de numere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i j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 cu semnificația că există muchie între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i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și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j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Date de ieşire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Fişierul de ieşire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adiacenta.out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va conţine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linii, pe fiecare linie fiind câte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valori separate prin exact un spațiu, reprezentând matricea de adiacență a grafului dat.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Restricţii şi precizări</w:t>
      </w:r>
    </w:p>
    <w:p w:rsidR="00F3053A" w:rsidRPr="00F3053A" w:rsidRDefault="00F3053A" w:rsidP="00F305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1 ≤ n ≤ 100</w:t>
      </w:r>
    </w:p>
    <w:p w:rsidR="00F3053A" w:rsidRPr="00F3053A" w:rsidRDefault="00F3053A" w:rsidP="00F305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1 ≤ i , j ≤ n</w:t>
      </w:r>
    </w:p>
    <w:p w:rsidR="00F3053A" w:rsidRPr="00F3053A" w:rsidRDefault="00F3053A" w:rsidP="00F3053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muchiile se pot repeta în fișierul de intrare</w:t>
      </w:r>
    </w:p>
    <w:p w:rsidR="00F3053A" w:rsidRPr="00F3053A" w:rsidRDefault="00F3053A" w:rsidP="00F3053A">
      <w:pPr>
        <w:spacing w:after="0" w:line="240" w:lineRule="auto"/>
        <w:rPr>
          <w:ins w:id="1" w:author="Unknown"/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ins w:id="2" w:author="Unknown">
        <w:r w:rsidRPr="00F3053A">
          <w:rPr>
            <w:rFonts w:ascii="inherit" w:eastAsia="Times New Roman" w:hAnsi="inherit" w:cs="Times New Roman"/>
            <w:color w:val="FF8800"/>
            <w:kern w:val="36"/>
            <w:sz w:val="48"/>
            <w:szCs w:val="48"/>
            <w:lang w:val="ro-RO" w:eastAsia="ro-RO"/>
          </w:rPr>
          <w:t>Exemplu</w:t>
        </w:r>
      </w:ins>
    </w:p>
    <w:p w:rsidR="00F3053A" w:rsidRPr="00F3053A" w:rsidRDefault="00F3053A" w:rsidP="00F3053A">
      <w:pPr>
        <w:spacing w:after="150" w:line="240" w:lineRule="auto"/>
        <w:rPr>
          <w:ins w:id="3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4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6"/>
            <w:szCs w:val="26"/>
            <w:lang w:val="ro-RO" w:eastAsia="ro-RO"/>
          </w:rPr>
          <w:t>adiacenta.in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5 8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1 4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1 3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3 5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lastRenderedPageBreak/>
          <w:t xml:space="preserve">4 5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2 4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1 2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2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4 2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2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2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3 4 </w:t>
        </w:r>
      </w:ins>
    </w:p>
    <w:p w:rsidR="00F3053A" w:rsidRPr="00F3053A" w:rsidRDefault="00F3053A" w:rsidP="00F3053A">
      <w:pPr>
        <w:spacing w:after="150" w:line="240" w:lineRule="auto"/>
        <w:rPr>
          <w:ins w:id="23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24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6"/>
            <w:szCs w:val="26"/>
            <w:lang w:val="ro-RO" w:eastAsia="ro-RO"/>
          </w:rPr>
          <w:t>adiacenta.out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2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2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0 1 1 1 0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2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2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1 0 0 1 0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2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3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1 0 0 1 1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3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3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1 1 1 0 1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3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3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0 0 1 1 0 </w:t>
        </w:r>
      </w:ins>
    </w:p>
    <w:p w:rsidR="00F3053A" w:rsidRDefault="00F3053A" w:rsidP="00F3053A">
      <w:pPr>
        <w:ind w:left="360"/>
      </w:pPr>
    </w:p>
    <w:p w:rsidR="004A53CA" w:rsidRDefault="004A53CA" w:rsidP="004A53CA">
      <w:pPr>
        <w:pStyle w:val="ListParagraph"/>
        <w:numPr>
          <w:ilvl w:val="0"/>
          <w:numId w:val="1"/>
        </w:numPr>
      </w:pPr>
      <w:proofErr w:type="spellStart"/>
      <w:r>
        <w:t>Problema</w:t>
      </w:r>
      <w:proofErr w:type="spellEnd"/>
      <w:r>
        <w:t xml:space="preserve"> </w:t>
      </w:r>
      <w:r w:rsidR="00E1780A">
        <w:rPr>
          <w:b/>
        </w:rPr>
        <w:t>Adiacenta1</w:t>
      </w:r>
      <w:r>
        <w:t xml:space="preserve"> de </w:t>
      </w:r>
      <w:proofErr w:type="spellStart"/>
      <w:r>
        <w:t>pe</w:t>
      </w:r>
      <w:proofErr w:type="spellEnd"/>
      <w:r>
        <w:t xml:space="preserve"> pbinfo.ro.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Cerinţa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Se dă lista muchiilor unui graf neorientat. Să se afișeze matricea de adiacență a grafului.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Date de intrare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Fiecare dintre liniile fișierului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adiacenta1.in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conține câte o pereche de numere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i j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 cu semnificația că există muchie între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i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și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j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Date de ieşire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Fişierul de ieşire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adiacenta1.out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va conţine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linii; pe fiecare dintre ele vor fi câte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valori separate prin exact un spațiu, reprezentând matricea de adiacență a grafului dat.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Restricţii şi precizări</w:t>
      </w:r>
    </w:p>
    <w:p w:rsidR="00F3053A" w:rsidRPr="00F3053A" w:rsidRDefault="00F3053A" w:rsidP="00F305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graful dat va avea cel mult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100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de vârfuri</w:t>
      </w:r>
    </w:p>
    <w:p w:rsidR="00F3053A" w:rsidRPr="00F3053A" w:rsidRDefault="00F3053A" w:rsidP="00F305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muchiile se pot repeta în fișierul de intrare</w:t>
      </w:r>
    </w:p>
    <w:p w:rsidR="00F3053A" w:rsidRPr="00F3053A" w:rsidRDefault="00F3053A" w:rsidP="00F3053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numărul de vârfuri ale grafului va fi egal cu cea mai mare valoare din lista muchiilor</w:t>
      </w:r>
    </w:p>
    <w:p w:rsidR="00F3053A" w:rsidRPr="00F3053A" w:rsidRDefault="00F3053A" w:rsidP="00F3053A">
      <w:pPr>
        <w:spacing w:after="0" w:line="240" w:lineRule="auto"/>
        <w:rPr>
          <w:ins w:id="35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36" w:author="Unknown">
        <w:r w:rsidRPr="00F3053A">
          <w:rPr>
            <w:rFonts w:ascii="Times New Roman" w:eastAsia="Times New Roman" w:hAnsi="Times New Roman" w:cs="Times New Roman"/>
            <w:sz w:val="24"/>
            <w:szCs w:val="24"/>
            <w:lang w:val="ro-RO" w:eastAsia="ro-RO"/>
          </w:rPr>
          <w:br/>
        </w:r>
      </w:ins>
    </w:p>
    <w:p w:rsidR="00F3053A" w:rsidRPr="00F3053A" w:rsidRDefault="00F3053A" w:rsidP="00F3053A">
      <w:pPr>
        <w:spacing w:before="300" w:after="150" w:line="240" w:lineRule="auto"/>
        <w:outlineLvl w:val="0"/>
        <w:rPr>
          <w:ins w:id="37" w:author="Unknown"/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ins w:id="38" w:author="Unknown">
        <w:r w:rsidRPr="00F3053A">
          <w:rPr>
            <w:rFonts w:ascii="inherit" w:eastAsia="Times New Roman" w:hAnsi="inherit" w:cs="Times New Roman"/>
            <w:color w:val="FF8800"/>
            <w:kern w:val="36"/>
            <w:sz w:val="48"/>
            <w:szCs w:val="48"/>
            <w:lang w:val="ro-RO" w:eastAsia="ro-RO"/>
          </w:rPr>
          <w:t>Exemplu</w:t>
        </w:r>
      </w:ins>
    </w:p>
    <w:p w:rsidR="00F3053A" w:rsidRPr="00F3053A" w:rsidRDefault="00F3053A" w:rsidP="00F3053A">
      <w:pPr>
        <w:spacing w:after="150" w:line="240" w:lineRule="auto"/>
        <w:rPr>
          <w:ins w:id="39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40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6"/>
            <w:szCs w:val="26"/>
            <w:lang w:val="ro-RO" w:eastAsia="ro-RO"/>
          </w:rPr>
          <w:lastRenderedPageBreak/>
          <w:t>adiacenta1.in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4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4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1 4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4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4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1 3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4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4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3 5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4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4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4 5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4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5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2 4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5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5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1 2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5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5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4 2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5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5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3 4 </w:t>
        </w:r>
      </w:ins>
    </w:p>
    <w:p w:rsidR="00F3053A" w:rsidRPr="00F3053A" w:rsidRDefault="00F3053A" w:rsidP="00F3053A">
      <w:pPr>
        <w:spacing w:after="150" w:line="240" w:lineRule="auto"/>
        <w:rPr>
          <w:ins w:id="57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58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6"/>
            <w:szCs w:val="26"/>
            <w:lang w:val="ro-RO" w:eastAsia="ro-RO"/>
          </w:rPr>
          <w:t>adiacenta1.out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5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6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0 1 1 1 0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6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6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1 0 0 1 0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6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6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1 0 0 1 1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6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6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1 1 1 0 1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6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6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0 0 1 1 0 </w:t>
        </w:r>
      </w:ins>
    </w:p>
    <w:p w:rsidR="00F3053A" w:rsidRDefault="00F3053A" w:rsidP="00F3053A"/>
    <w:p w:rsidR="001A319C" w:rsidRDefault="001A319C" w:rsidP="001A319C">
      <w:pPr>
        <w:pStyle w:val="ListParagraph"/>
        <w:numPr>
          <w:ilvl w:val="0"/>
          <w:numId w:val="1"/>
        </w:numPr>
      </w:pPr>
      <w:proofErr w:type="spellStart"/>
      <w:r>
        <w:t>Problema</w:t>
      </w:r>
      <w:proofErr w:type="spellEnd"/>
      <w:r>
        <w:t xml:space="preserve"> </w:t>
      </w:r>
      <w:r>
        <w:rPr>
          <w:b/>
        </w:rPr>
        <w:t>Grade</w:t>
      </w:r>
      <w:r>
        <w:t xml:space="preserve"> de </w:t>
      </w:r>
      <w:proofErr w:type="spellStart"/>
      <w:r>
        <w:t>pe</w:t>
      </w:r>
      <w:proofErr w:type="spellEnd"/>
      <w:r>
        <w:t xml:space="preserve"> pbinfo.ro.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Cerinţa</w:t>
      </w:r>
    </w:p>
    <w:p w:rsidR="00F3053A" w:rsidRPr="00F3053A" w:rsidRDefault="00F3053A" w:rsidP="00F3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Se dă lista muchiilor unui graf neorientat. Să se afișeze gradul fiecărui vârf.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Date de intrare</w:t>
      </w:r>
    </w:p>
    <w:p w:rsidR="00F3053A" w:rsidRPr="00F3053A" w:rsidRDefault="00F3053A" w:rsidP="00F3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Fişierul de intrare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grade.in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conţine pe prima linie numărul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n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, reprezentând numărul de vârfuri ale grafului. Fiecare dintre următoarele linii conține câte o pereche de numere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i j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, cu semnificația că există muchie între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i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și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j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Date de ieşire</w:t>
      </w:r>
    </w:p>
    <w:p w:rsidR="00F3053A" w:rsidRPr="00F3053A" w:rsidRDefault="00F3053A" w:rsidP="00F3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Fişierul de ieşire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grade.out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va conţine pe prima linie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n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numere naturale, reprezentând gradele vârfurilor, în ordinea vârfurilor.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Restricţii şi precizări</w:t>
      </w:r>
    </w:p>
    <w:p w:rsidR="00F3053A" w:rsidRPr="00F3053A" w:rsidRDefault="00F3053A" w:rsidP="00F305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1 ≤ n ≤ 100</w:t>
      </w:r>
    </w:p>
    <w:p w:rsidR="00F3053A" w:rsidRPr="00F3053A" w:rsidRDefault="00F3053A" w:rsidP="00F305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1 ≤ i , j ≤ n</w:t>
      </w:r>
    </w:p>
    <w:p w:rsidR="00F3053A" w:rsidRPr="00F3053A" w:rsidRDefault="00F3053A" w:rsidP="00F305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muchiile se pot repeta în fișierul de intrare</w:t>
      </w:r>
    </w:p>
    <w:p w:rsidR="00F3053A" w:rsidRPr="00F3053A" w:rsidRDefault="00F3053A" w:rsidP="00F3053A">
      <w:pPr>
        <w:spacing w:after="0" w:line="240" w:lineRule="auto"/>
        <w:rPr>
          <w:ins w:id="69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70" w:author="Unknown">
        <w:r w:rsidRPr="00F3053A">
          <w:rPr>
            <w:rFonts w:ascii="Helvetica" w:eastAsia="Times New Roman" w:hAnsi="Helvetica" w:cs="Helvetica"/>
            <w:color w:val="333333"/>
            <w:sz w:val="25"/>
            <w:szCs w:val="25"/>
            <w:lang w:val="ro-RO" w:eastAsia="ro-RO"/>
          </w:rPr>
          <w:lastRenderedPageBreak/>
          <w:br/>
        </w:r>
      </w:ins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ins w:id="71" w:author="Unknown"/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ins w:id="72" w:author="Unknown">
        <w:r w:rsidRPr="00F3053A">
          <w:rPr>
            <w:rFonts w:ascii="Helvetica" w:eastAsia="Times New Roman" w:hAnsi="Helvetica" w:cs="Helvetica"/>
            <w:color w:val="FF8800"/>
            <w:kern w:val="36"/>
            <w:sz w:val="48"/>
            <w:szCs w:val="48"/>
            <w:lang w:val="ro-RO" w:eastAsia="ro-RO"/>
          </w:rPr>
          <w:t>Exemplu</w:t>
        </w:r>
      </w:ins>
    </w:p>
    <w:p w:rsidR="00F3053A" w:rsidRPr="00F3053A" w:rsidRDefault="00F3053A" w:rsidP="00F3053A">
      <w:pPr>
        <w:shd w:val="clear" w:color="auto" w:fill="FFFFFF"/>
        <w:spacing w:after="150" w:line="240" w:lineRule="auto"/>
        <w:rPr>
          <w:ins w:id="73" w:author="Unknown"/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ins w:id="74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8"/>
            <w:szCs w:val="28"/>
            <w:lang w:val="ro-RO" w:eastAsia="ro-RO"/>
          </w:rPr>
          <w:t>grade.in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7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7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5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7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7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1 4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7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8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1 3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8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8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3 5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8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8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4 5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8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8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2 4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8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8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1 2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8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9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4 2 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9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9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 xml:space="preserve">3 4 </w:t>
        </w:r>
      </w:ins>
    </w:p>
    <w:p w:rsidR="00F3053A" w:rsidRPr="00F3053A" w:rsidRDefault="00F3053A" w:rsidP="00F3053A">
      <w:pPr>
        <w:shd w:val="clear" w:color="auto" w:fill="FFFFFF"/>
        <w:spacing w:after="150" w:line="240" w:lineRule="auto"/>
        <w:rPr>
          <w:ins w:id="93" w:author="Unknown"/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ins w:id="94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8"/>
            <w:szCs w:val="28"/>
            <w:lang w:val="ro-RO" w:eastAsia="ro-RO"/>
          </w:rPr>
          <w:t>grade.out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9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9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3 2 3 4 2</w:t>
        </w:r>
      </w:ins>
    </w:p>
    <w:p w:rsidR="00F3053A" w:rsidRDefault="00F3053A" w:rsidP="00F3053A"/>
    <w:p w:rsidR="001A319C" w:rsidRDefault="001A319C" w:rsidP="001A319C">
      <w:pPr>
        <w:pStyle w:val="ListParagraph"/>
        <w:numPr>
          <w:ilvl w:val="0"/>
          <w:numId w:val="1"/>
        </w:numPr>
      </w:pPr>
      <w:proofErr w:type="spellStart"/>
      <w:r>
        <w:t>Problema</w:t>
      </w:r>
      <w:proofErr w:type="spellEnd"/>
      <w:r>
        <w:t xml:space="preserve"> </w:t>
      </w:r>
      <w:proofErr w:type="spellStart"/>
      <w:r>
        <w:rPr>
          <w:b/>
        </w:rPr>
        <w:t>Izolate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pbinfo.ro.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Cerinţa</w:t>
      </w:r>
    </w:p>
    <w:p w:rsidR="00F3053A" w:rsidRPr="00F3053A" w:rsidRDefault="00F3053A" w:rsidP="00F3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Se dă lista muchiilor unui graf neorientat. Să se afișeze vârfurile izolate ale grafului.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Date de intrare</w:t>
      </w:r>
    </w:p>
    <w:p w:rsidR="00F3053A" w:rsidRPr="00F3053A" w:rsidRDefault="00F3053A" w:rsidP="00F3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Fişierul de intrare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izolate.in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conţine pe prima linie numărul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n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, reprezentând numărul de vârfuri ale grafului. Fiecare dintre următoarele linii conține câte o pereche de numere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i j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, cu semnificația că există muchie între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i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și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j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Date de ieşire</w:t>
      </w:r>
    </w:p>
    <w:p w:rsidR="00F3053A" w:rsidRPr="00F3053A" w:rsidRDefault="00F3053A" w:rsidP="00F3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Fişierul de ieşire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izolate.out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va conţine pe prima linie numărul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m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de vârfuri izolate, urmat de cele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m</w:t>
      </w: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 vârfuri izolate, în ordine crescătoare, separate prin exact un spațiu.</w:t>
      </w:r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  <w:t>Restricţii şi precizări</w:t>
      </w:r>
    </w:p>
    <w:p w:rsidR="00F3053A" w:rsidRPr="00F3053A" w:rsidRDefault="00F3053A" w:rsidP="00F305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t>1 ≤ n ≤ 100</w:t>
      </w:r>
    </w:p>
    <w:p w:rsidR="00F3053A" w:rsidRPr="00F3053A" w:rsidRDefault="00F3053A" w:rsidP="00F305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8"/>
          <w:szCs w:val="28"/>
          <w:lang w:val="ro-RO" w:eastAsia="ro-RO"/>
        </w:rPr>
        <w:lastRenderedPageBreak/>
        <w:t>1 ≤ i , j ≤ n</w:t>
      </w:r>
    </w:p>
    <w:p w:rsidR="00F3053A" w:rsidRPr="00F3053A" w:rsidRDefault="00F3053A" w:rsidP="00F305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r w:rsidRPr="00F3053A">
        <w:rPr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  <w:t>muchiile se pot repeta în fișierul de intrare</w:t>
      </w:r>
    </w:p>
    <w:p w:rsidR="00F3053A" w:rsidRPr="00F3053A" w:rsidRDefault="00F3053A" w:rsidP="00F3053A">
      <w:pPr>
        <w:spacing w:after="0" w:line="240" w:lineRule="auto"/>
        <w:rPr>
          <w:ins w:id="97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98" w:author="Unknown">
        <w:r w:rsidRPr="00F3053A">
          <w:rPr>
            <w:rFonts w:ascii="Helvetica" w:eastAsia="Times New Roman" w:hAnsi="Helvetica" w:cs="Helvetica"/>
            <w:color w:val="333333"/>
            <w:sz w:val="25"/>
            <w:szCs w:val="25"/>
            <w:lang w:val="ro-RO" w:eastAsia="ro-RO"/>
          </w:rPr>
          <w:br/>
        </w:r>
      </w:ins>
    </w:p>
    <w:p w:rsidR="00F3053A" w:rsidRPr="00F3053A" w:rsidRDefault="00F3053A" w:rsidP="00F3053A">
      <w:pPr>
        <w:shd w:val="clear" w:color="auto" w:fill="FFFFFF"/>
        <w:spacing w:before="300" w:after="150" w:line="240" w:lineRule="auto"/>
        <w:outlineLvl w:val="0"/>
        <w:rPr>
          <w:ins w:id="99" w:author="Unknown"/>
          <w:rFonts w:ascii="Helvetica" w:eastAsia="Times New Roman" w:hAnsi="Helvetica" w:cs="Helvetica"/>
          <w:color w:val="FF8800"/>
          <w:kern w:val="36"/>
          <w:sz w:val="48"/>
          <w:szCs w:val="48"/>
          <w:lang w:val="ro-RO" w:eastAsia="ro-RO"/>
        </w:rPr>
      </w:pPr>
      <w:ins w:id="100" w:author="Unknown">
        <w:r w:rsidRPr="00F3053A">
          <w:rPr>
            <w:rFonts w:ascii="Helvetica" w:eastAsia="Times New Roman" w:hAnsi="Helvetica" w:cs="Helvetica"/>
            <w:color w:val="FF8800"/>
            <w:kern w:val="36"/>
            <w:sz w:val="48"/>
            <w:szCs w:val="48"/>
            <w:lang w:val="ro-RO" w:eastAsia="ro-RO"/>
          </w:rPr>
          <w:t>Exemplu</w:t>
        </w:r>
      </w:ins>
    </w:p>
    <w:p w:rsidR="00F3053A" w:rsidRPr="00F3053A" w:rsidRDefault="00F3053A" w:rsidP="00F3053A">
      <w:pPr>
        <w:shd w:val="clear" w:color="auto" w:fill="FFFFFF"/>
        <w:spacing w:after="150" w:line="240" w:lineRule="auto"/>
        <w:rPr>
          <w:ins w:id="101" w:author="Unknown"/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ins w:id="102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8"/>
            <w:szCs w:val="28"/>
            <w:lang w:val="ro-RO" w:eastAsia="ro-RO"/>
          </w:rPr>
          <w:t>izolate.in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0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0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6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0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0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1 4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0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0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3 6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0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1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4 3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1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1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1 6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1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1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6 4</w:t>
        </w:r>
      </w:ins>
    </w:p>
    <w:p w:rsidR="00F3053A" w:rsidRPr="00F3053A" w:rsidRDefault="00F3053A" w:rsidP="00F3053A">
      <w:pPr>
        <w:shd w:val="clear" w:color="auto" w:fill="FFFFFF"/>
        <w:spacing w:after="150" w:line="240" w:lineRule="auto"/>
        <w:rPr>
          <w:ins w:id="115" w:author="Unknown"/>
          <w:rFonts w:ascii="Helvetica" w:eastAsia="Times New Roman" w:hAnsi="Helvetica" w:cs="Helvetica"/>
          <w:color w:val="333333"/>
          <w:sz w:val="25"/>
          <w:szCs w:val="25"/>
          <w:lang w:val="ro-RO" w:eastAsia="ro-RO"/>
        </w:rPr>
      </w:pPr>
      <w:ins w:id="116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8"/>
            <w:szCs w:val="28"/>
            <w:lang w:val="ro-RO" w:eastAsia="ro-RO"/>
          </w:rPr>
          <w:t>izolate.out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1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1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2 2 5</w:t>
        </w:r>
      </w:ins>
    </w:p>
    <w:p w:rsidR="00F3053A" w:rsidRDefault="00F3053A" w:rsidP="00F3053A"/>
    <w:p w:rsidR="001A319C" w:rsidRDefault="001A319C" w:rsidP="001A319C">
      <w:pPr>
        <w:pStyle w:val="ListParagraph"/>
        <w:numPr>
          <w:ilvl w:val="0"/>
          <w:numId w:val="1"/>
        </w:numPr>
      </w:pPr>
      <w:proofErr w:type="spellStart"/>
      <w:r>
        <w:t>Problema</w:t>
      </w:r>
      <w:proofErr w:type="spellEnd"/>
      <w:r>
        <w:t xml:space="preserve"> </w:t>
      </w:r>
      <w:proofErr w:type="spellStart"/>
      <w:r>
        <w:rPr>
          <w:b/>
        </w:rPr>
        <w:t>GradMax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pbinfo.ro.</w:t>
      </w:r>
    </w:p>
    <w:p w:rsidR="00213768" w:rsidRDefault="00213768" w:rsidP="00213768">
      <w:pPr>
        <w:pStyle w:val="ListParagraph"/>
      </w:pP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Cerinţa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Se dă lista muchiilor unui graf neorientat. Să se afișeze vârfurile de grad maxim.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Date de intrare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Fişierul de intrare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gradmax.in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conţine pe prima linie numărul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n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 reprezentând numărul de vârfuri ale grafului. Fiecare dintre următoarele linii conține câte o pereche de numere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i j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 cu semnificația că există muchie între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i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și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j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Date de ieşire</w:t>
      </w:r>
    </w:p>
    <w:p w:rsidR="00F3053A" w:rsidRPr="00F3053A" w:rsidRDefault="00F3053A" w:rsidP="00F3053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Fişierul de ieşire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gradmax.out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va conţine pe prima linie numărul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m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de vârfuri de grad maxim, urmat de cele </w:t>
      </w: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m</w:t>
      </w: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 vârfuri de grad maxim ,în ordine crescătoare, separate prin exact un spațiu.</w:t>
      </w:r>
    </w:p>
    <w:p w:rsidR="00F3053A" w:rsidRPr="00F3053A" w:rsidRDefault="00F3053A" w:rsidP="00F3053A">
      <w:pPr>
        <w:spacing w:before="300" w:after="150" w:line="240" w:lineRule="auto"/>
        <w:outlineLvl w:val="0"/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r w:rsidRPr="00F3053A">
        <w:rPr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  <w:t>Restricţii şi precizări</w:t>
      </w:r>
    </w:p>
    <w:p w:rsidR="00F3053A" w:rsidRPr="00F3053A" w:rsidRDefault="00F3053A" w:rsidP="00F305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t>1 ≤ n ≤ 100</w:t>
      </w:r>
    </w:p>
    <w:p w:rsidR="00F3053A" w:rsidRPr="00F3053A" w:rsidRDefault="00F3053A" w:rsidP="00F305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Courier New" w:eastAsia="Times New Roman" w:hAnsi="Courier New" w:cs="Courier New"/>
          <w:i/>
          <w:iCs/>
          <w:color w:val="C7254E"/>
          <w:sz w:val="26"/>
          <w:szCs w:val="26"/>
          <w:lang w:val="ro-RO" w:eastAsia="ro-RO"/>
        </w:rPr>
        <w:lastRenderedPageBreak/>
        <w:t>1 ≤ i , j ≤ n</w:t>
      </w:r>
    </w:p>
    <w:p w:rsidR="00F3053A" w:rsidRPr="00F3053A" w:rsidRDefault="00F3053A" w:rsidP="00F3053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F3053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muchiile se pot repeta în fișierul de intrare</w:t>
      </w:r>
    </w:p>
    <w:p w:rsidR="00F3053A" w:rsidRPr="00F3053A" w:rsidRDefault="00F3053A" w:rsidP="00F3053A">
      <w:pPr>
        <w:spacing w:after="0" w:line="240" w:lineRule="auto"/>
        <w:rPr>
          <w:ins w:id="119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120" w:author="Unknown">
        <w:r w:rsidRPr="00F3053A">
          <w:rPr>
            <w:rFonts w:ascii="Times New Roman" w:eastAsia="Times New Roman" w:hAnsi="Times New Roman" w:cs="Times New Roman"/>
            <w:sz w:val="24"/>
            <w:szCs w:val="24"/>
            <w:lang w:val="ro-RO" w:eastAsia="ro-RO"/>
          </w:rPr>
          <w:br/>
        </w:r>
      </w:ins>
    </w:p>
    <w:p w:rsidR="00F3053A" w:rsidRPr="00F3053A" w:rsidRDefault="00F3053A" w:rsidP="00F3053A">
      <w:pPr>
        <w:spacing w:before="300" w:after="150" w:line="240" w:lineRule="auto"/>
        <w:outlineLvl w:val="0"/>
        <w:rPr>
          <w:ins w:id="121" w:author="Unknown"/>
          <w:rFonts w:ascii="inherit" w:eastAsia="Times New Roman" w:hAnsi="inherit" w:cs="Times New Roman"/>
          <w:color w:val="FF8800"/>
          <w:kern w:val="36"/>
          <w:sz w:val="48"/>
          <w:szCs w:val="48"/>
          <w:lang w:val="ro-RO" w:eastAsia="ro-RO"/>
        </w:rPr>
      </w:pPr>
      <w:ins w:id="122" w:author="Unknown">
        <w:r w:rsidRPr="00F3053A">
          <w:rPr>
            <w:rFonts w:ascii="inherit" w:eastAsia="Times New Roman" w:hAnsi="inherit" w:cs="Times New Roman"/>
            <w:color w:val="FF8800"/>
            <w:kern w:val="36"/>
            <w:sz w:val="48"/>
            <w:szCs w:val="48"/>
            <w:lang w:val="ro-RO" w:eastAsia="ro-RO"/>
          </w:rPr>
          <w:t>Exemplu</w:t>
        </w:r>
      </w:ins>
    </w:p>
    <w:p w:rsidR="00F3053A" w:rsidRPr="00F3053A" w:rsidRDefault="00F3053A" w:rsidP="00F3053A">
      <w:pPr>
        <w:spacing w:after="150" w:line="240" w:lineRule="auto"/>
        <w:rPr>
          <w:ins w:id="123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124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6"/>
            <w:szCs w:val="26"/>
            <w:lang w:val="ro-RO" w:eastAsia="ro-RO"/>
          </w:rPr>
          <w:t>gradmax.in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2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2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5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2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2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1 4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2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3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2 5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31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32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2 3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3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3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2 1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35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36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4 5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37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38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3 2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39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40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4 3</w:t>
        </w:r>
      </w:ins>
    </w:p>
    <w:p w:rsidR="00F3053A" w:rsidRPr="00F3053A" w:rsidRDefault="00F3053A" w:rsidP="00F3053A">
      <w:pPr>
        <w:spacing w:after="150" w:line="240" w:lineRule="auto"/>
        <w:rPr>
          <w:ins w:id="141" w:author="Unknown"/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ins w:id="142" w:author="Unknown">
        <w:r w:rsidRPr="00F3053A">
          <w:rPr>
            <w:rFonts w:ascii="Courier New" w:eastAsia="Times New Roman" w:hAnsi="Courier New" w:cs="Courier New"/>
            <w:i/>
            <w:iCs/>
            <w:color w:val="C7254E"/>
            <w:sz w:val="26"/>
            <w:szCs w:val="26"/>
            <w:lang w:val="ro-RO" w:eastAsia="ro-RO"/>
          </w:rPr>
          <w:t>gradmax.out</w:t>
        </w:r>
      </w:ins>
    </w:p>
    <w:p w:rsidR="00F3053A" w:rsidRPr="00F3053A" w:rsidRDefault="00F3053A" w:rsidP="00F3053A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ins w:id="143" w:author="Unknown"/>
          <w:rFonts w:ascii="Consolas" w:eastAsia="Times New Roman" w:hAnsi="Consolas" w:cs="Courier New"/>
          <w:color w:val="333333"/>
          <w:sz w:val="20"/>
          <w:szCs w:val="20"/>
          <w:lang w:val="ro-RO" w:eastAsia="ro-RO"/>
        </w:rPr>
      </w:pPr>
      <w:ins w:id="144" w:author="Unknown">
        <w:r w:rsidRPr="00F3053A">
          <w:rPr>
            <w:rFonts w:ascii="Consolas" w:eastAsia="Times New Roman" w:hAnsi="Consolas" w:cs="Courier New"/>
            <w:color w:val="333333"/>
            <w:sz w:val="20"/>
            <w:szCs w:val="20"/>
            <w:lang w:val="ro-RO" w:eastAsia="ro-RO"/>
          </w:rPr>
          <w:t>2 2 4</w:t>
        </w:r>
      </w:ins>
    </w:p>
    <w:p w:rsidR="00213768" w:rsidRDefault="00213768" w:rsidP="00F3053A"/>
    <w:p w:rsidR="00A615F2" w:rsidRDefault="00A615F2" w:rsidP="00213768">
      <w:pPr>
        <w:pStyle w:val="ListParagraph"/>
      </w:pPr>
    </w:p>
    <w:p w:rsidR="00A615F2" w:rsidRDefault="00A615F2" w:rsidP="00213768">
      <w:pPr>
        <w:pStyle w:val="ListParagraph"/>
      </w:pPr>
    </w:p>
    <w:p w:rsidR="00A615F2" w:rsidRDefault="00A615F2" w:rsidP="00213768">
      <w:pPr>
        <w:pStyle w:val="ListParagraph"/>
      </w:pPr>
    </w:p>
    <w:p w:rsidR="00A615F2" w:rsidRDefault="00A615F2" w:rsidP="00213768">
      <w:pPr>
        <w:pStyle w:val="ListParagraph"/>
      </w:pPr>
    </w:p>
    <w:sectPr w:rsidR="00A615F2" w:rsidSect="00213768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4B4A"/>
    <w:multiLevelType w:val="multilevel"/>
    <w:tmpl w:val="34B0C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E2A5A"/>
    <w:multiLevelType w:val="multilevel"/>
    <w:tmpl w:val="03F87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775801"/>
    <w:multiLevelType w:val="hybridMultilevel"/>
    <w:tmpl w:val="E5382EBE"/>
    <w:lvl w:ilvl="0" w:tplc="5F001D7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4537B5"/>
    <w:multiLevelType w:val="hybridMultilevel"/>
    <w:tmpl w:val="7FE61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059E7"/>
    <w:multiLevelType w:val="multilevel"/>
    <w:tmpl w:val="90D4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435055"/>
    <w:multiLevelType w:val="multilevel"/>
    <w:tmpl w:val="39C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7B6351"/>
    <w:multiLevelType w:val="multilevel"/>
    <w:tmpl w:val="F02C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71AB4"/>
    <w:multiLevelType w:val="hybridMultilevel"/>
    <w:tmpl w:val="A672C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13768"/>
    <w:rsid w:val="001A319C"/>
    <w:rsid w:val="00213768"/>
    <w:rsid w:val="003147F9"/>
    <w:rsid w:val="004A53CA"/>
    <w:rsid w:val="009C4569"/>
    <w:rsid w:val="00A1560D"/>
    <w:rsid w:val="00A615F2"/>
    <w:rsid w:val="00C66589"/>
    <w:rsid w:val="00CC5AB9"/>
    <w:rsid w:val="00E1780A"/>
    <w:rsid w:val="00F3053A"/>
    <w:rsid w:val="00FE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C9"/>
  </w:style>
  <w:style w:type="paragraph" w:styleId="Heading1">
    <w:name w:val="heading 1"/>
    <w:basedOn w:val="Normal"/>
    <w:link w:val="Heading1Char"/>
    <w:uiPriority w:val="9"/>
    <w:qFormat/>
    <w:rsid w:val="00F305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7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3053A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F3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TMLCode">
    <w:name w:val="HTML Code"/>
    <w:basedOn w:val="DefaultParagraphFont"/>
    <w:uiPriority w:val="99"/>
    <w:semiHidden/>
    <w:unhideWhenUsed/>
    <w:rsid w:val="00F3053A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05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053A"/>
    <w:rPr>
      <w:rFonts w:ascii="Courier New" w:eastAsia="Times New Roman" w:hAnsi="Courier New" w:cs="Courier New"/>
      <w:sz w:val="20"/>
      <w:szCs w:val="20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593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</dc:creator>
  <cp:lastModifiedBy>Utilizator Windows</cp:lastModifiedBy>
  <cp:revision>6</cp:revision>
  <dcterms:created xsi:type="dcterms:W3CDTF">2015-11-18T22:19:00Z</dcterms:created>
  <dcterms:modified xsi:type="dcterms:W3CDTF">2017-12-04T20:06:00Z</dcterms:modified>
</cp:coreProperties>
</file>